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9889" w:type="dxa"/>
        <w:tblLayout w:type="fixed"/>
        <w:tblLook w:val="0000" w:firstRow="0" w:lastRow="0" w:firstColumn="0" w:lastColumn="0" w:noHBand="0" w:noVBand="0"/>
      </w:tblPr>
      <w:tblGrid>
        <w:gridCol w:w="1526"/>
        <w:gridCol w:w="4912"/>
        <w:gridCol w:w="1892"/>
        <w:gridCol w:w="1559"/>
      </w:tblGrid>
      <w:tr w:rsidR="00DB178B" w:rsidTr="00D046A7">
        <w:trPr>
          <w:cantSplit/>
        </w:trPr>
        <w:tc>
          <w:tcPr>
            <w:tcW w:w="1526" w:type="dxa"/>
            <w:vAlign w:val="center"/>
          </w:tcPr>
          <w:p w:rsidR="00DB178B" w:rsidRPr="00D8032B" w:rsidRDefault="00625E10" w:rsidP="00625E10">
            <w:pPr>
              <w:shd w:val="solid" w:color="FFFFFF" w:fill="FFFFFF"/>
              <w:spacing w:before="0"/>
              <w:rPr>
                <w:rFonts w:ascii="Verdana" w:hAnsi="Verdana" w:cs="Times New Roman Bold"/>
                <w:b/>
                <w:bCs/>
                <w:sz w:val="26"/>
                <w:szCs w:val="26"/>
              </w:rPr>
            </w:pPr>
            <w:bookmarkStart w:id="0" w:name="ditulogo"/>
            <w:bookmarkEnd w:id="0"/>
            <w:r w:rsidRPr="00625E10">
              <w:rPr>
                <w:rFonts w:ascii="Verdana" w:hAnsi="Verdana" w:cs="Times New Roman Bold"/>
                <w:b/>
                <w:bCs/>
                <w:noProof/>
                <w:sz w:val="20"/>
                <w:szCs w:val="26"/>
                <w:lang w:val="nl-NL" w:eastAsia="nl-NL"/>
              </w:rPr>
              <w:drawing>
                <wp:inline distT="0" distB="0" distL="0" distR="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c>
          <w:tcPr>
            <w:tcW w:w="6804" w:type="dxa"/>
            <w:gridSpan w:val="2"/>
            <w:vAlign w:val="center"/>
          </w:tcPr>
          <w:p w:rsidR="00DB178B" w:rsidRPr="00D8032B" w:rsidRDefault="00DB178B" w:rsidP="000604B9">
            <w:pPr>
              <w:shd w:val="solid" w:color="FFFFFF" w:fill="FFFFFF"/>
              <w:spacing w:before="0"/>
              <w:jc w:val="center"/>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1559" w:type="dxa"/>
          </w:tcPr>
          <w:p w:rsidR="00DB178B" w:rsidRDefault="00DB178B" w:rsidP="00163271">
            <w:pPr>
              <w:shd w:val="solid" w:color="FFFFFF" w:fill="FFFFFF"/>
              <w:spacing w:before="0" w:line="240" w:lineRule="atLeast"/>
              <w:jc w:val="right"/>
            </w:pPr>
            <w:r w:rsidRPr="00975D6F">
              <w:rPr>
                <w:rFonts w:cs="Arial"/>
                <w:noProof/>
                <w:lang w:val="nl-NL" w:eastAsia="nl-NL"/>
              </w:rPr>
              <w:drawing>
                <wp:inline distT="0" distB="0" distL="0" distR="0">
                  <wp:extent cx="1017905" cy="925067"/>
                  <wp:effectExtent l="0" t="0" r="0" b="889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3050" cy="947919"/>
                          </a:xfrm>
                          <a:prstGeom prst="rect">
                            <a:avLst/>
                          </a:prstGeom>
                          <a:noFill/>
                          <a:ln>
                            <a:noFill/>
                          </a:ln>
                        </pic:spPr>
                      </pic:pic>
                    </a:graphicData>
                  </a:graphic>
                </wp:inline>
              </w:drawing>
            </w:r>
          </w:p>
        </w:tc>
      </w:tr>
      <w:tr w:rsidR="000069D4" w:rsidRPr="0051782D" w:rsidTr="00D046A7">
        <w:trPr>
          <w:cantSplit/>
        </w:trPr>
        <w:tc>
          <w:tcPr>
            <w:tcW w:w="6438" w:type="dxa"/>
            <w:gridSpan w:val="2"/>
            <w:tcBorders>
              <w:bottom w:val="single" w:sz="12" w:space="0" w:color="auto"/>
            </w:tcBorders>
          </w:tcPr>
          <w:p w:rsidR="000069D4" w:rsidRPr="00163271" w:rsidRDefault="00DB178B" w:rsidP="00A5173C">
            <w:pPr>
              <w:shd w:val="solid" w:color="FFFFFF" w:fill="FFFFFF"/>
              <w:spacing w:before="0" w:after="48"/>
              <w:rPr>
                <w:rFonts w:ascii="Verdana" w:hAnsi="Verdana" w:cs="Times New Roman Bold"/>
                <w:b/>
                <w:sz w:val="22"/>
                <w:szCs w:val="22"/>
              </w:rPr>
            </w:pPr>
            <w:r w:rsidRPr="00E8501D">
              <w:rPr>
                <w:rFonts w:ascii="Verdana" w:hAnsi="Verdana" w:cs="Times New Roman Bold"/>
                <w:b/>
                <w:sz w:val="20"/>
              </w:rPr>
              <w:t>INTERNATIONAL TELECOMMUNICATION UNION</w:t>
            </w:r>
          </w:p>
        </w:tc>
        <w:tc>
          <w:tcPr>
            <w:tcW w:w="3451" w:type="dxa"/>
            <w:gridSpan w:val="2"/>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D046A7">
        <w:trPr>
          <w:cantSplit/>
        </w:trPr>
        <w:tc>
          <w:tcPr>
            <w:tcW w:w="6438" w:type="dxa"/>
            <w:gridSpan w:val="2"/>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gridSpan w:val="2"/>
            <w:tcBorders>
              <w:top w:val="single" w:sz="12" w:space="0" w:color="auto"/>
            </w:tcBorders>
          </w:tcPr>
          <w:p w:rsidR="000069D4" w:rsidRPr="00381B8B" w:rsidRDefault="00381B8B" w:rsidP="0053397A">
            <w:pPr>
              <w:shd w:val="solid" w:color="FFFFFF" w:fill="FFFFFF"/>
              <w:spacing w:before="0" w:after="48" w:line="240" w:lineRule="atLeast"/>
              <w:rPr>
                <w:rFonts w:asciiTheme="minorHAnsi" w:hAnsiTheme="minorHAnsi" w:cstheme="minorHAnsi"/>
                <w:color w:val="FF0000"/>
                <w:lang w:val="en-US"/>
              </w:rPr>
            </w:pPr>
            <w:r w:rsidRPr="00381B8B">
              <w:rPr>
                <w:rFonts w:asciiTheme="minorHAnsi" w:hAnsiTheme="minorHAnsi" w:cstheme="minorHAnsi"/>
                <w:color w:val="FF0000"/>
                <w:lang w:val="en-US"/>
              </w:rPr>
              <w:t>ARM6-3.2.</w:t>
            </w:r>
            <w:bookmarkStart w:id="1" w:name="_GoBack"/>
            <w:r w:rsidR="0053397A">
              <w:rPr>
                <w:rFonts w:asciiTheme="minorHAnsi" w:hAnsiTheme="minorHAnsi" w:cstheme="minorHAnsi"/>
                <w:color w:val="FF0000"/>
                <w:lang w:val="en-US"/>
              </w:rPr>
              <w:t>3</w:t>
            </w:r>
            <w:bookmarkEnd w:id="1"/>
          </w:p>
        </w:tc>
      </w:tr>
      <w:tr w:rsidR="000069D4" w:rsidTr="00D046A7">
        <w:trPr>
          <w:cantSplit/>
        </w:trPr>
        <w:tc>
          <w:tcPr>
            <w:tcW w:w="6438" w:type="dxa"/>
            <w:gridSpan w:val="2"/>
            <w:vMerge w:val="restart"/>
          </w:tcPr>
          <w:p w:rsidR="00625E10" w:rsidRPr="00625E10" w:rsidRDefault="00625E10" w:rsidP="00625E10">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sidRPr="00625E10">
              <w:rPr>
                <w:rFonts w:ascii="Verdana" w:hAnsi="Verdana"/>
                <w:sz w:val="20"/>
              </w:rPr>
              <w:t>Source:</w:t>
            </w:r>
            <w:r w:rsidRPr="00625E10">
              <w:rPr>
                <w:rFonts w:ascii="Verdana" w:hAnsi="Verdana"/>
                <w:sz w:val="20"/>
              </w:rPr>
              <w:tab/>
              <w:t xml:space="preserve">Document </w:t>
            </w:r>
            <w:hyperlink r:id="rId10" w:history="1">
              <w:r w:rsidRPr="00E06DB1">
                <w:rPr>
                  <w:rStyle w:val="Hyperlink"/>
                  <w:rFonts w:ascii="Verdana" w:hAnsi="Verdana"/>
                  <w:sz w:val="20"/>
                </w:rPr>
                <w:t>5B/43</w:t>
              </w:r>
            </w:hyperlink>
          </w:p>
          <w:p w:rsidR="00625E10" w:rsidRPr="00982084" w:rsidRDefault="00625E10" w:rsidP="00625E10">
            <w:pPr>
              <w:shd w:val="solid" w:color="FFFFFF" w:fill="FFFFFF"/>
              <w:tabs>
                <w:tab w:val="clear" w:pos="1134"/>
                <w:tab w:val="clear" w:pos="1871"/>
                <w:tab w:val="clear" w:pos="2268"/>
              </w:tabs>
              <w:spacing w:before="0" w:after="240"/>
              <w:ind w:left="1134" w:hanging="1134"/>
              <w:rPr>
                <w:rFonts w:ascii="Verdana" w:hAnsi="Verdana"/>
                <w:sz w:val="20"/>
              </w:rPr>
            </w:pPr>
            <w:r w:rsidRPr="00625E10">
              <w:rPr>
                <w:rFonts w:ascii="Verdana" w:hAnsi="Verdana"/>
                <w:sz w:val="20"/>
              </w:rPr>
              <w:t>Subject:</w:t>
            </w:r>
            <w:r w:rsidRPr="00625E10">
              <w:rPr>
                <w:rFonts w:ascii="Verdana" w:hAnsi="Verdana"/>
                <w:sz w:val="20"/>
              </w:rPr>
              <w:tab/>
              <w:t>WRC-19 agenda item 1.9.1</w:t>
            </w:r>
          </w:p>
        </w:tc>
        <w:tc>
          <w:tcPr>
            <w:tcW w:w="3451" w:type="dxa"/>
            <w:gridSpan w:val="2"/>
          </w:tcPr>
          <w:p w:rsidR="000069D4" w:rsidRPr="00625E10" w:rsidRDefault="00625E10"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5B/TEMP/24-E</w:t>
            </w:r>
          </w:p>
        </w:tc>
      </w:tr>
      <w:tr w:rsidR="000069D4" w:rsidTr="00D046A7">
        <w:trPr>
          <w:cantSplit/>
        </w:trPr>
        <w:tc>
          <w:tcPr>
            <w:tcW w:w="6438" w:type="dxa"/>
            <w:gridSpan w:val="2"/>
            <w:vMerge/>
          </w:tcPr>
          <w:p w:rsidR="000069D4" w:rsidRDefault="000069D4" w:rsidP="00A5173C">
            <w:pPr>
              <w:spacing w:before="60"/>
              <w:jc w:val="center"/>
              <w:rPr>
                <w:b/>
                <w:smallCaps/>
                <w:sz w:val="32"/>
                <w:lang w:eastAsia="zh-CN"/>
              </w:rPr>
            </w:pPr>
            <w:bookmarkStart w:id="4" w:name="ddate" w:colFirst="1" w:colLast="1"/>
            <w:bookmarkEnd w:id="3"/>
          </w:p>
        </w:tc>
        <w:tc>
          <w:tcPr>
            <w:tcW w:w="3451" w:type="dxa"/>
            <w:gridSpan w:val="2"/>
          </w:tcPr>
          <w:p w:rsidR="000069D4" w:rsidRPr="00625E10" w:rsidRDefault="00625E10" w:rsidP="00A5173C">
            <w:pPr>
              <w:shd w:val="solid" w:color="FFFFFF" w:fill="FFFFFF"/>
              <w:spacing w:before="0" w:line="240" w:lineRule="atLeast"/>
              <w:rPr>
                <w:rFonts w:ascii="Verdana" w:hAnsi="Verdana"/>
                <w:sz w:val="20"/>
                <w:lang w:eastAsia="zh-CN"/>
              </w:rPr>
            </w:pPr>
            <w:r>
              <w:rPr>
                <w:rFonts w:ascii="Verdana" w:hAnsi="Verdana"/>
                <w:b/>
                <w:sz w:val="20"/>
                <w:lang w:eastAsia="zh-CN"/>
              </w:rPr>
              <w:t>17 May 2016</w:t>
            </w:r>
          </w:p>
        </w:tc>
      </w:tr>
      <w:tr w:rsidR="000069D4" w:rsidTr="00D046A7">
        <w:trPr>
          <w:cantSplit/>
        </w:trPr>
        <w:tc>
          <w:tcPr>
            <w:tcW w:w="6438" w:type="dxa"/>
            <w:gridSpan w:val="2"/>
            <w:vMerge/>
          </w:tcPr>
          <w:p w:rsidR="000069D4" w:rsidRDefault="000069D4" w:rsidP="00A5173C">
            <w:pPr>
              <w:spacing w:before="60"/>
              <w:jc w:val="center"/>
              <w:rPr>
                <w:b/>
                <w:smallCaps/>
                <w:sz w:val="32"/>
                <w:lang w:eastAsia="zh-CN"/>
              </w:rPr>
            </w:pPr>
            <w:bookmarkStart w:id="5" w:name="dorlang" w:colFirst="1" w:colLast="1"/>
            <w:bookmarkEnd w:id="4"/>
          </w:p>
        </w:tc>
        <w:tc>
          <w:tcPr>
            <w:tcW w:w="3451" w:type="dxa"/>
            <w:gridSpan w:val="2"/>
          </w:tcPr>
          <w:p w:rsidR="000069D4" w:rsidRPr="00625E10" w:rsidRDefault="00625E10"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4"/>
          </w:tcPr>
          <w:p w:rsidR="000069D4" w:rsidRDefault="00625E10" w:rsidP="00625E10">
            <w:pPr>
              <w:pStyle w:val="Source"/>
              <w:rPr>
                <w:lang w:eastAsia="zh-CN"/>
              </w:rPr>
            </w:pPr>
            <w:bookmarkStart w:id="6" w:name="dsource" w:colFirst="0" w:colLast="0"/>
            <w:bookmarkEnd w:id="5"/>
            <w:r>
              <w:rPr>
                <w:lang w:val="en-US"/>
              </w:rPr>
              <w:t>Working Party 5B</w:t>
            </w:r>
            <w:r>
              <w:rPr>
                <w:lang w:val="en-US"/>
              </w:rPr>
              <w:br/>
              <w:t>(WG 5B-3)</w:t>
            </w:r>
          </w:p>
        </w:tc>
      </w:tr>
      <w:tr w:rsidR="000069D4" w:rsidTr="00D046A7">
        <w:trPr>
          <w:cantSplit/>
        </w:trPr>
        <w:tc>
          <w:tcPr>
            <w:tcW w:w="9889" w:type="dxa"/>
            <w:gridSpan w:val="4"/>
          </w:tcPr>
          <w:p w:rsidR="000069D4" w:rsidRDefault="00625E10" w:rsidP="00A5173C">
            <w:pPr>
              <w:pStyle w:val="Title1"/>
              <w:rPr>
                <w:lang w:eastAsia="zh-CN"/>
              </w:rPr>
            </w:pPr>
            <w:bookmarkStart w:id="7" w:name="drec" w:colFirst="0" w:colLast="0"/>
            <w:bookmarkEnd w:id="6"/>
            <w:r>
              <w:rPr>
                <w:lang w:val="en-US"/>
              </w:rPr>
              <w:t>draft LIAISON STATEMENT TO</w:t>
            </w:r>
            <w:r>
              <w:rPr>
                <w:lang w:val="en-US"/>
              </w:rPr>
              <w:br/>
              <w:t xml:space="preserve">INTERNATIONAL MARITIME ORGANIZATION (IMO) AND </w:t>
            </w:r>
            <w:r>
              <w:rPr>
                <w:lang w:val="en-US"/>
              </w:rPr>
              <w:br/>
            </w:r>
            <w:r w:rsidRPr="00F65215">
              <w:rPr>
                <w:lang w:val="en-US"/>
              </w:rPr>
              <w:t>INTERNATIO</w:t>
            </w:r>
            <w:r>
              <w:rPr>
                <w:lang w:val="en-US"/>
              </w:rPr>
              <w:t>NAL ASSOCIATION OF MARINE</w:t>
            </w:r>
            <w:r w:rsidRPr="00F65215">
              <w:rPr>
                <w:lang w:val="en-US"/>
              </w:rPr>
              <w:t xml:space="preserve"> AIDS TO NAVIGATION AND LIGHTHOUSE AUTHORITIES</w:t>
            </w:r>
            <w:r>
              <w:rPr>
                <w:lang w:val="en-US"/>
              </w:rPr>
              <w:t xml:space="preserve"> (IALA)</w:t>
            </w:r>
          </w:p>
        </w:tc>
      </w:tr>
      <w:tr w:rsidR="000069D4" w:rsidTr="00D046A7">
        <w:trPr>
          <w:cantSplit/>
        </w:trPr>
        <w:tc>
          <w:tcPr>
            <w:tcW w:w="9889" w:type="dxa"/>
            <w:gridSpan w:val="4"/>
          </w:tcPr>
          <w:p w:rsidR="000069D4" w:rsidRDefault="00625E10" w:rsidP="00E06DB1">
            <w:pPr>
              <w:pStyle w:val="Title4"/>
              <w:rPr>
                <w:lang w:eastAsia="zh-CN"/>
              </w:rPr>
            </w:pPr>
            <w:bookmarkStart w:id="8" w:name="dtitle1" w:colFirst="0" w:colLast="0"/>
            <w:bookmarkEnd w:id="7"/>
            <w:r>
              <w:rPr>
                <w:lang w:val="en-US"/>
              </w:rPr>
              <w:t xml:space="preserve">Identification and Categorization of </w:t>
            </w:r>
            <w:r w:rsidRPr="006902B7">
              <w:rPr>
                <w:lang w:val="en-US"/>
              </w:rPr>
              <w:t>autonomous</w:t>
            </w:r>
            <w:r>
              <w:rPr>
                <w:lang w:val="en-US"/>
              </w:rPr>
              <w:t xml:space="preserve"> maritime radio devices</w:t>
            </w:r>
          </w:p>
        </w:tc>
      </w:tr>
    </w:tbl>
    <w:p w:rsidR="00625E10" w:rsidRPr="00FB349B" w:rsidRDefault="00625E10" w:rsidP="00E06DB1">
      <w:pPr>
        <w:pStyle w:val="Normalaftertitle"/>
        <w:rPr>
          <w:lang w:val="en-US"/>
        </w:rPr>
      </w:pPr>
      <w:bookmarkStart w:id="9" w:name="dbreak"/>
      <w:bookmarkEnd w:id="8"/>
      <w:bookmarkEnd w:id="9"/>
      <w:r>
        <w:rPr>
          <w:lang w:val="en-US"/>
        </w:rPr>
        <w:t>ITU-R Working Party 5B (</w:t>
      </w:r>
      <w:r w:rsidRPr="00FB349B">
        <w:rPr>
          <w:lang w:val="en-US"/>
        </w:rPr>
        <w:t>WP</w:t>
      </w:r>
      <w:r>
        <w:rPr>
          <w:lang w:val="en-US"/>
        </w:rPr>
        <w:t xml:space="preserve"> </w:t>
      </w:r>
      <w:r w:rsidRPr="00FB349B">
        <w:rPr>
          <w:lang w:val="en-US"/>
        </w:rPr>
        <w:t>5B</w:t>
      </w:r>
      <w:r>
        <w:rPr>
          <w:lang w:val="en-US"/>
        </w:rPr>
        <w:t>)</w:t>
      </w:r>
      <w:r w:rsidRPr="00FB349B">
        <w:rPr>
          <w:lang w:val="en-US"/>
        </w:rPr>
        <w:t xml:space="preserve"> thanks IMO and IALA for their Liaison Statements on developments in maritime radio communications topics for WRC-19.</w:t>
      </w:r>
    </w:p>
    <w:p w:rsidR="00625E10" w:rsidRPr="00FB349B" w:rsidRDefault="00625E10" w:rsidP="00E43A3D">
      <w:pPr>
        <w:pStyle w:val="Headingb"/>
        <w:snapToGrid w:val="0"/>
        <w:spacing w:beforeLines="50" w:before="120"/>
        <w:rPr>
          <w:rFonts w:ascii="Times New Roman" w:hAnsi="Times New Roman" w:cs="Times New Roman"/>
          <w:lang w:val="en-US"/>
        </w:rPr>
      </w:pPr>
      <w:r w:rsidRPr="00FB349B">
        <w:rPr>
          <w:rFonts w:ascii="Times New Roman" w:hAnsi="Times New Roman" w:cs="Times New Roman"/>
          <w:lang w:val="en-US"/>
        </w:rPr>
        <w:t>Background</w:t>
      </w:r>
    </w:p>
    <w:p w:rsidR="00625E10" w:rsidRPr="00FB349B" w:rsidRDefault="00625E10" w:rsidP="00FB349B">
      <w:pPr>
        <w:snapToGrid w:val="0"/>
        <w:spacing w:beforeLines="50"/>
        <w:rPr>
          <w:lang w:val="en-US" w:eastAsia="zh-CN"/>
        </w:rPr>
      </w:pPr>
      <w:r w:rsidRPr="00FB349B">
        <w:rPr>
          <w:lang w:val="en-US"/>
        </w:rPr>
        <w:t>WRC</w:t>
      </w:r>
      <w:r>
        <w:rPr>
          <w:lang w:val="en-US"/>
        </w:rPr>
        <w:t>-</w:t>
      </w:r>
      <w:r w:rsidRPr="00FB349B">
        <w:rPr>
          <w:lang w:val="en-US"/>
        </w:rPr>
        <w:t xml:space="preserve">19 agenda item 1.9.1 will consider, based on the results of ITU-R studies, potential regulatory actions within the frequency band 156-162.05 MHz for autonomous maritime radio devices to protect the GMDSS and automatic identifications system (AIS), in accordance with Resolution </w:t>
      </w:r>
      <w:r w:rsidRPr="00FB349B">
        <w:rPr>
          <w:b/>
          <w:bCs/>
          <w:lang w:val="en-US"/>
        </w:rPr>
        <w:t>362 (WRC-15)</w:t>
      </w:r>
      <w:r w:rsidRPr="00FB349B">
        <w:rPr>
          <w:lang w:val="en-US"/>
        </w:rPr>
        <w:t xml:space="preserve">. </w:t>
      </w:r>
      <w:r w:rsidRPr="00FB349B">
        <w:rPr>
          <w:lang w:val="en-US" w:eastAsia="zh-CN"/>
        </w:rPr>
        <w:t xml:space="preserve">Resolution </w:t>
      </w:r>
      <w:r w:rsidRPr="00FB349B">
        <w:rPr>
          <w:b/>
          <w:bCs/>
          <w:lang w:val="en-US" w:eastAsia="zh-CN"/>
        </w:rPr>
        <w:t>362 (WRC-15)</w:t>
      </w:r>
      <w:r w:rsidRPr="00FB349B">
        <w:rPr>
          <w:lang w:val="en-US" w:eastAsia="zh-CN"/>
        </w:rPr>
        <w:t xml:space="preserve"> </w:t>
      </w:r>
      <w:r w:rsidRPr="00FB349B">
        <w:rPr>
          <w:lang w:val="en-US"/>
        </w:rPr>
        <w:t>invites ITU-R to conduct the necessary studies to categorize the various autonomous maritime radio devices (AMRD) and to</w:t>
      </w:r>
      <w:r w:rsidRPr="00FB349B">
        <w:rPr>
          <w:lang w:val="en-US" w:eastAsia="zh-CN"/>
        </w:rPr>
        <w:t xml:space="preserve"> conduct sharing and compatibility studies, to ensure that no undue constraints ar</w:t>
      </w:r>
      <w:r>
        <w:rPr>
          <w:lang w:val="en-US" w:eastAsia="zh-CN"/>
        </w:rPr>
        <w:t>e placed on the GMDSS and AIS.</w:t>
      </w:r>
    </w:p>
    <w:p w:rsidR="00625E10" w:rsidRPr="00FB349B" w:rsidRDefault="00625E10" w:rsidP="00FB349B">
      <w:pPr>
        <w:snapToGrid w:val="0"/>
        <w:spacing w:beforeLines="50"/>
        <w:rPr>
          <w:lang w:val="en-US" w:eastAsia="zh-CN"/>
        </w:rPr>
      </w:pPr>
      <w:r>
        <w:rPr>
          <w:lang w:val="en-US" w:eastAsia="zh-CN"/>
        </w:rPr>
        <w:t xml:space="preserve">WP 5B </w:t>
      </w:r>
      <w:r w:rsidRPr="00FB349B">
        <w:rPr>
          <w:lang w:val="en-US" w:eastAsia="zh-CN"/>
        </w:rPr>
        <w:t>has been assigned as the responsible group under WRC-19 agenda item 1.9.1 and will conduct the necessary studies to determine any potential regulatory actions and appropriate frequencies for autonomous maritime radio devices in the frequency band 156-162.05 MHz.</w:t>
      </w:r>
    </w:p>
    <w:p w:rsidR="00625E10" w:rsidRPr="00FB349B" w:rsidRDefault="00625E10" w:rsidP="00FB349B">
      <w:pPr>
        <w:snapToGrid w:val="0"/>
        <w:spacing w:beforeLines="50"/>
        <w:rPr>
          <w:lang w:val="en-US" w:eastAsia="zh-CN"/>
        </w:rPr>
      </w:pPr>
      <w:r w:rsidRPr="00FB349B">
        <w:rPr>
          <w:lang w:val="en-US" w:eastAsia="zh-CN"/>
        </w:rPr>
        <w:t xml:space="preserve">Resolution </w:t>
      </w:r>
      <w:r w:rsidRPr="003A458A">
        <w:rPr>
          <w:b/>
          <w:lang w:val="en-US" w:eastAsia="zh-CN"/>
        </w:rPr>
        <w:t>362</w:t>
      </w:r>
      <w:r w:rsidRPr="00FB349B">
        <w:rPr>
          <w:lang w:val="en-US" w:eastAsia="zh-CN"/>
        </w:rPr>
        <w:t xml:space="preserve"> </w:t>
      </w:r>
      <w:r w:rsidRPr="00FB349B">
        <w:rPr>
          <w:i/>
          <w:lang w:val="en-US" w:eastAsia="zh-CN"/>
        </w:rPr>
        <w:t xml:space="preserve">considering b) </w:t>
      </w:r>
      <w:r w:rsidRPr="00FB349B">
        <w:rPr>
          <w:lang w:val="en-US" w:eastAsia="zh-CN"/>
        </w:rPr>
        <w:t>considers three categories of autonomous devices developed for safety-related purposes: those using AIS technology, those using DSC technology and those transmit</w:t>
      </w:r>
      <w:r w:rsidR="00897BF2">
        <w:rPr>
          <w:lang w:val="en-US" w:eastAsia="zh-CN"/>
        </w:rPr>
        <w:t xml:space="preserve">ting synthetic voice messages. </w:t>
      </w:r>
      <w:r w:rsidRPr="00FB349B">
        <w:rPr>
          <w:lang w:val="en-US" w:eastAsia="zh-CN"/>
        </w:rPr>
        <w:t xml:space="preserve">Resolution </w:t>
      </w:r>
      <w:r w:rsidRPr="003A458A">
        <w:rPr>
          <w:b/>
          <w:lang w:val="en-US" w:eastAsia="zh-CN"/>
        </w:rPr>
        <w:t>362</w:t>
      </w:r>
      <w:r w:rsidRPr="00FB349B">
        <w:rPr>
          <w:lang w:val="en-US" w:eastAsia="zh-CN"/>
        </w:rPr>
        <w:t xml:space="preserve"> </w:t>
      </w:r>
      <w:r w:rsidRPr="00FB349B">
        <w:rPr>
          <w:i/>
          <w:lang w:val="en-US" w:eastAsia="zh-CN"/>
        </w:rPr>
        <w:t>considering a)</w:t>
      </w:r>
      <w:r w:rsidRPr="00FB349B">
        <w:rPr>
          <w:lang w:val="en-US" w:eastAsia="zh-CN"/>
        </w:rPr>
        <w:t xml:space="preserve"> identifies several examples of applications of maritime radio devices which operate autonomously, and clarifies that rather than prohibiting their use that there is a need to identify and categorize these applications in order to enhance safety of navigation. One possible means of categorizing these applications would be by defining dynamic navigation markers (e.g. derelict ships, floating ice, diver locating, fishing net buoys, oil spill track buoys, wave-gliders, oceanographic and other drifting buoys). “Man overboard” devices are already accommodated in both Recommendation </w:t>
      </w:r>
      <w:hyperlink r:id="rId11" w:history="1">
        <w:r w:rsidRPr="00140B14">
          <w:rPr>
            <w:rStyle w:val="Hyperlink"/>
            <w:lang w:val="en-US" w:eastAsia="zh-CN"/>
          </w:rPr>
          <w:t>ITU-R M.1371</w:t>
        </w:r>
      </w:hyperlink>
      <w:r w:rsidRPr="00FB349B">
        <w:rPr>
          <w:lang w:val="en-US" w:eastAsia="zh-CN"/>
        </w:rPr>
        <w:t xml:space="preserve"> and Recommendation </w:t>
      </w:r>
      <w:hyperlink r:id="rId12" w:history="1">
        <w:r w:rsidRPr="00140B14">
          <w:rPr>
            <w:rStyle w:val="Hyperlink"/>
            <w:lang w:val="en-US" w:eastAsia="zh-CN"/>
          </w:rPr>
          <w:t>ITU-R M.493</w:t>
        </w:r>
      </w:hyperlink>
      <w:r>
        <w:rPr>
          <w:lang w:val="en-US" w:eastAsia="zh-CN"/>
        </w:rPr>
        <w:t>.</w:t>
      </w:r>
    </w:p>
    <w:p w:rsidR="00625E10" w:rsidRPr="00FB349B" w:rsidRDefault="00625E10" w:rsidP="00E43A3D">
      <w:pPr>
        <w:keepNext/>
        <w:keepLines/>
        <w:rPr>
          <w:lang w:val="en-US"/>
        </w:rPr>
      </w:pPr>
      <w:r>
        <w:rPr>
          <w:lang w:val="en-US"/>
        </w:rPr>
        <w:lastRenderedPageBreak/>
        <w:t>WP</w:t>
      </w:r>
      <w:r w:rsidRPr="00FB349B">
        <w:rPr>
          <w:lang w:val="en-US"/>
        </w:rPr>
        <w:t xml:space="preserve"> 5B will keep IMO and IALA apprised of the activities associated with the identification and categorization of autonomous maritime radio d</w:t>
      </w:r>
      <w:r>
        <w:rPr>
          <w:lang w:val="en-US"/>
        </w:rPr>
        <w:t xml:space="preserve">evices under WRC-19 agenda item </w:t>
      </w:r>
      <w:r w:rsidRPr="00FB349B">
        <w:rPr>
          <w:lang w:val="en-US"/>
        </w:rPr>
        <w:t>1.9.1.</w:t>
      </w:r>
    </w:p>
    <w:p w:rsidR="00625E10" w:rsidRPr="00FB349B" w:rsidRDefault="00625E10" w:rsidP="00E43A3D">
      <w:pPr>
        <w:pStyle w:val="Headingb"/>
        <w:snapToGrid w:val="0"/>
        <w:spacing w:beforeLines="50" w:before="120"/>
        <w:rPr>
          <w:rFonts w:ascii="Times New Roman" w:hAnsi="Times New Roman" w:cs="Times New Roman"/>
          <w:lang w:val="en-US"/>
        </w:rPr>
      </w:pPr>
      <w:r w:rsidRPr="00FB349B">
        <w:rPr>
          <w:rFonts w:ascii="Times New Roman" w:hAnsi="Times New Roman" w:cs="Times New Roman"/>
          <w:lang w:val="en-US"/>
        </w:rPr>
        <w:t>Action requested</w:t>
      </w:r>
    </w:p>
    <w:p w:rsidR="00625E10" w:rsidRPr="00FB349B" w:rsidRDefault="00625E10" w:rsidP="00897BF2">
      <w:pPr>
        <w:rPr>
          <w:lang w:val="en-US" w:eastAsia="zh-CN"/>
        </w:rPr>
      </w:pPr>
      <w:r w:rsidRPr="00FB349B">
        <w:rPr>
          <w:lang w:val="en-US" w:eastAsia="zh-CN"/>
        </w:rPr>
        <w:t>WP 5B invites IMO and IALA to consider these issues, particularly on the need to categorize the various autonomous maritime radio devices, and to advise accordingly.</w:t>
      </w:r>
    </w:p>
    <w:p w:rsidR="00625E10" w:rsidRPr="00FB349B" w:rsidRDefault="00625E10" w:rsidP="00897BF2">
      <w:pPr>
        <w:spacing w:after="480"/>
        <w:rPr>
          <w:lang w:val="en-US"/>
        </w:rPr>
      </w:pPr>
      <w:r w:rsidRPr="00FB349B">
        <w:rPr>
          <w:lang w:val="en-US"/>
        </w:rPr>
        <w:t xml:space="preserve">IMO and IALA are </w:t>
      </w:r>
      <w:r w:rsidRPr="00FB349B">
        <w:rPr>
          <w:lang w:val="en-US" w:eastAsia="zh-CN"/>
        </w:rPr>
        <w:t>further</w:t>
      </w:r>
      <w:r w:rsidRPr="00FB349B">
        <w:rPr>
          <w:lang w:val="en-US"/>
        </w:rPr>
        <w:t xml:space="preserve"> invited to note that WP</w:t>
      </w:r>
      <w:r>
        <w:rPr>
          <w:lang w:val="en-US"/>
        </w:rPr>
        <w:t xml:space="preserve"> </w:t>
      </w:r>
      <w:r w:rsidRPr="00FB349B">
        <w:rPr>
          <w:lang w:val="en-US"/>
        </w:rPr>
        <w:t>5B is working towards a formal definition for the term AMRD.</w:t>
      </w:r>
    </w:p>
    <w:tbl>
      <w:tblPr>
        <w:tblW w:w="5000" w:type="pct"/>
        <w:tblBorders>
          <w:top w:val="nil"/>
          <w:left w:val="nil"/>
          <w:bottom w:val="nil"/>
          <w:right w:val="nil"/>
        </w:tblBorders>
        <w:tblLook w:val="0000" w:firstRow="0" w:lastRow="0" w:firstColumn="0" w:lastColumn="0" w:noHBand="0" w:noVBand="0"/>
      </w:tblPr>
      <w:tblGrid>
        <w:gridCol w:w="5073"/>
        <w:gridCol w:w="4782"/>
      </w:tblGrid>
      <w:tr w:rsidR="00E06DB1" w:rsidRPr="00FB349B" w:rsidTr="00897BF2">
        <w:trPr>
          <w:trHeight w:val="396"/>
        </w:trPr>
        <w:tc>
          <w:tcPr>
            <w:tcW w:w="5000" w:type="pct"/>
            <w:gridSpan w:val="2"/>
          </w:tcPr>
          <w:p w:rsidR="00E06DB1" w:rsidRPr="00E06DB1" w:rsidRDefault="00897BF2" w:rsidP="00E06DB1">
            <w:pPr>
              <w:rPr>
                <w:color w:val="000000"/>
                <w:szCs w:val="24"/>
                <w:lang w:val="en-US" w:eastAsia="zh-CN"/>
              </w:rPr>
            </w:pPr>
            <w:r>
              <w:rPr>
                <w:b/>
                <w:bCs/>
                <w:color w:val="000000"/>
                <w:szCs w:val="24"/>
                <w:lang w:val="en-US" w:eastAsia="zh-CN"/>
              </w:rPr>
              <w:t>Status:</w:t>
            </w:r>
            <w:r w:rsidR="00E06DB1">
              <w:rPr>
                <w:b/>
                <w:bCs/>
                <w:color w:val="000000"/>
                <w:szCs w:val="24"/>
                <w:lang w:val="en-US" w:eastAsia="zh-CN"/>
              </w:rPr>
              <w:tab/>
            </w:r>
            <w:r w:rsidR="00E06DB1">
              <w:rPr>
                <w:color w:val="000000"/>
                <w:szCs w:val="24"/>
                <w:lang w:val="en-US" w:eastAsia="zh-CN"/>
              </w:rPr>
              <w:t>For action</w:t>
            </w:r>
          </w:p>
        </w:tc>
      </w:tr>
      <w:tr w:rsidR="00625E10" w:rsidRPr="00FB349B" w:rsidTr="00897BF2">
        <w:trPr>
          <w:trHeight w:val="396"/>
        </w:trPr>
        <w:tc>
          <w:tcPr>
            <w:tcW w:w="5000" w:type="pct"/>
            <w:gridSpan w:val="2"/>
          </w:tcPr>
          <w:p w:rsidR="00625E10" w:rsidRPr="00FB349B" w:rsidRDefault="00625E10" w:rsidP="00897BF2">
            <w:pPr>
              <w:rPr>
                <w:color w:val="000000"/>
                <w:szCs w:val="24"/>
                <w:lang w:val="en-US" w:eastAsia="zh-CN"/>
              </w:rPr>
            </w:pPr>
            <w:r w:rsidRPr="00FB349B">
              <w:rPr>
                <w:rFonts w:hint="eastAsia"/>
                <w:b/>
                <w:color w:val="000000"/>
                <w:szCs w:val="24"/>
                <w:lang w:val="en-US" w:eastAsia="zh-CN"/>
              </w:rPr>
              <w:t>Deadline</w:t>
            </w:r>
            <w:r w:rsidRPr="00E06DB1">
              <w:rPr>
                <w:rFonts w:hint="eastAsia"/>
                <w:b/>
                <w:bCs/>
                <w:color w:val="000000"/>
                <w:szCs w:val="24"/>
                <w:lang w:val="en-US" w:eastAsia="zh-CN"/>
              </w:rPr>
              <w:t>:</w:t>
            </w:r>
            <w:r w:rsidR="00E06DB1">
              <w:rPr>
                <w:color w:val="000000"/>
                <w:szCs w:val="24"/>
                <w:lang w:val="en-US" w:eastAsia="zh-CN"/>
              </w:rPr>
              <w:tab/>
            </w:r>
            <w:r w:rsidRPr="00FB349B">
              <w:rPr>
                <w:color w:val="000000"/>
                <w:szCs w:val="24"/>
                <w:lang w:val="en-US" w:eastAsia="zh-CN"/>
              </w:rPr>
              <w:t>November 2016, WP 5B meeting</w:t>
            </w:r>
          </w:p>
        </w:tc>
      </w:tr>
      <w:tr w:rsidR="00625E10" w:rsidRPr="00FB349B" w:rsidTr="00897BF2">
        <w:trPr>
          <w:trHeight w:val="396"/>
        </w:trPr>
        <w:tc>
          <w:tcPr>
            <w:tcW w:w="2574" w:type="pct"/>
          </w:tcPr>
          <w:p w:rsidR="00625E10" w:rsidRPr="00FB349B" w:rsidRDefault="00897BF2" w:rsidP="004F17B6">
            <w:pPr>
              <w:rPr>
                <w:color w:val="000000"/>
                <w:szCs w:val="24"/>
                <w:lang w:val="en-US" w:eastAsia="zh-CN"/>
              </w:rPr>
            </w:pPr>
            <w:r>
              <w:rPr>
                <w:b/>
                <w:bCs/>
                <w:color w:val="000000"/>
                <w:szCs w:val="24"/>
                <w:lang w:val="en-US" w:eastAsia="zh-CN"/>
              </w:rPr>
              <w:t>Contact:</w:t>
            </w:r>
            <w:r w:rsidR="00E06DB1">
              <w:rPr>
                <w:b/>
                <w:bCs/>
                <w:color w:val="000000"/>
                <w:szCs w:val="24"/>
                <w:lang w:val="en-US" w:eastAsia="zh-CN"/>
              </w:rPr>
              <w:tab/>
            </w:r>
            <w:r w:rsidR="00625E10" w:rsidRPr="00FB349B">
              <w:rPr>
                <w:bCs/>
                <w:color w:val="000000"/>
                <w:szCs w:val="24"/>
                <w:lang w:val="en-US" w:eastAsia="zh-CN"/>
              </w:rPr>
              <w:t>Steve Austin</w:t>
            </w:r>
          </w:p>
        </w:tc>
        <w:tc>
          <w:tcPr>
            <w:tcW w:w="2426" w:type="pct"/>
          </w:tcPr>
          <w:p w:rsidR="00625E10" w:rsidRPr="00FB349B" w:rsidRDefault="00897BF2" w:rsidP="00FB349B">
            <w:pPr>
              <w:rPr>
                <w:color w:val="0000FF"/>
                <w:szCs w:val="24"/>
                <w:lang w:val="en-US" w:eastAsia="zh-CN"/>
              </w:rPr>
            </w:pPr>
            <w:r>
              <w:rPr>
                <w:b/>
                <w:bCs/>
                <w:color w:val="000000"/>
                <w:szCs w:val="24"/>
                <w:lang w:val="en-US" w:eastAsia="zh-CN"/>
              </w:rPr>
              <w:t>E-mail:</w:t>
            </w:r>
            <w:r w:rsidR="00E06DB1">
              <w:rPr>
                <w:b/>
                <w:bCs/>
                <w:color w:val="000000"/>
                <w:szCs w:val="24"/>
                <w:lang w:val="en-US" w:eastAsia="zh-CN"/>
              </w:rPr>
              <w:tab/>
            </w:r>
            <w:hyperlink r:id="rId13" w:history="1">
              <w:r w:rsidR="00625E10" w:rsidRPr="00FB349B">
                <w:rPr>
                  <w:rStyle w:val="Hyperlink"/>
                  <w:bCs/>
                  <w:szCs w:val="24"/>
                  <w:lang w:val="en-US" w:eastAsia="zh-CN"/>
                </w:rPr>
                <w:t>steve.austin@mcga.gov.uk</w:t>
              </w:r>
            </w:hyperlink>
          </w:p>
        </w:tc>
      </w:tr>
    </w:tbl>
    <w:p w:rsidR="00625E10" w:rsidRPr="001F2D0B" w:rsidRDefault="00625E10" w:rsidP="00FB349B"/>
    <w:p w:rsidR="00625E10" w:rsidRDefault="00625E10" w:rsidP="00FB349B">
      <w:pPr>
        <w:jc w:val="center"/>
      </w:pPr>
      <w:r>
        <w:t>______________</w:t>
      </w:r>
    </w:p>
    <w:p w:rsidR="000069D4" w:rsidRDefault="000069D4" w:rsidP="00DD4BED">
      <w:pPr>
        <w:rPr>
          <w:lang w:val="fr-FR" w:eastAsia="zh-CN"/>
        </w:rPr>
      </w:pPr>
    </w:p>
    <w:sectPr w:rsidR="000069D4" w:rsidSect="00D02712">
      <w:headerReference w:type="default" r:id="rId14"/>
      <w:footerReference w:type="default" r:id="rId15"/>
      <w:footerReference w:type="first" r:id="rId16"/>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592" w:rsidRDefault="00BD7592">
      <w:r>
        <w:separator/>
      </w:r>
    </w:p>
  </w:endnote>
  <w:endnote w:type="continuationSeparator" w:id="0">
    <w:p w:rsidR="00BD7592" w:rsidRDefault="00BD7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2F7CB3" w:rsidRDefault="00BD7592">
    <w:pPr>
      <w:pStyle w:val="Footer"/>
      <w:rPr>
        <w:lang w:val="en-US"/>
      </w:rPr>
    </w:pPr>
    <w:fldSimple w:instr=" FILENAME \p \* MERGEFORMAT ">
      <w:r w:rsidR="00E06DB1" w:rsidRPr="00E06DB1">
        <w:rPr>
          <w:lang w:val="en-US"/>
        </w:rPr>
        <w:t>M</w:t>
      </w:r>
      <w:r w:rsidR="00E06DB1">
        <w:t>:\BRSGD\TEXT2016\SG05\WP5B\DT\024e.docx</w:t>
      </w:r>
    </w:fldSimple>
    <w:r w:rsidR="00FA124A" w:rsidRPr="002F7CB3">
      <w:rPr>
        <w:lang w:val="en-US"/>
      </w:rPr>
      <w:tab/>
    </w:r>
    <w:r w:rsidR="00056CCA">
      <w:fldChar w:fldCharType="begin"/>
    </w:r>
    <w:r w:rsidR="00FA124A">
      <w:instrText xml:space="preserve"> savedate \@ dd.MM.yy </w:instrText>
    </w:r>
    <w:r w:rsidR="00056CCA">
      <w:fldChar w:fldCharType="separate"/>
    </w:r>
    <w:ins w:id="10" w:author="Wim" w:date="2017-02-01T18:27:00Z">
      <w:r w:rsidR="0053397A">
        <w:t>01.02.17</w:t>
      </w:r>
    </w:ins>
    <w:del w:id="11" w:author="Wim" w:date="2017-02-01T16:38:00Z">
      <w:r w:rsidR="00526E19" w:rsidDel="00381B8B">
        <w:delText>17.05.16</w:delText>
      </w:r>
    </w:del>
    <w:r w:rsidR="00056CCA">
      <w:fldChar w:fldCharType="end"/>
    </w:r>
    <w:r w:rsidR="00FA124A" w:rsidRPr="002F7CB3">
      <w:rPr>
        <w:lang w:val="en-US"/>
      </w:rPr>
      <w:tab/>
    </w:r>
    <w:r w:rsidR="00056CCA">
      <w:fldChar w:fldCharType="begin"/>
    </w:r>
    <w:r w:rsidR="00FA124A">
      <w:instrText xml:space="preserve"> printdate \@ dd.MM.yy </w:instrText>
    </w:r>
    <w:r w:rsidR="00056CCA">
      <w:fldChar w:fldCharType="separate"/>
    </w:r>
    <w:r w:rsidR="00625E10">
      <w:t>21.02.08</w:t>
    </w:r>
    <w:r w:rsidR="00056CCA">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E10" w:rsidRDefault="00625E10">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rsidR="00FA124A" w:rsidRPr="002F7CB3" w:rsidRDefault="00E06DB1" w:rsidP="00E6257C">
    <w:pPr>
      <w:pStyle w:val="Footer"/>
      <w:rPr>
        <w:lang w:val="en-US"/>
      </w:rPr>
    </w:pPr>
    <w:r>
      <w:br/>
    </w:r>
    <w:fldSimple w:instr=" FILENAME \p \* MERGEFORMAT ">
      <w:r w:rsidRPr="00E06DB1">
        <w:rPr>
          <w:lang w:val="en-US"/>
        </w:rPr>
        <w:t>M</w:t>
      </w:r>
      <w:r>
        <w:t>:\BRSGD\TEXT2016\SG05\WP5B\DT\024e.docx</w:t>
      </w:r>
    </w:fldSimple>
    <w:r w:rsidR="00FA124A" w:rsidRPr="002F7CB3">
      <w:rPr>
        <w:lang w:val="en-US"/>
      </w:rPr>
      <w:tab/>
    </w:r>
    <w:r w:rsidR="00056CCA">
      <w:fldChar w:fldCharType="begin"/>
    </w:r>
    <w:r w:rsidR="00FA124A">
      <w:instrText xml:space="preserve"> savedate \@ dd.MM.yy </w:instrText>
    </w:r>
    <w:r w:rsidR="00056CCA">
      <w:fldChar w:fldCharType="separate"/>
    </w:r>
    <w:ins w:id="12" w:author="Wim" w:date="2017-02-01T18:27:00Z">
      <w:r w:rsidR="0053397A">
        <w:t>01.02.17</w:t>
      </w:r>
    </w:ins>
    <w:del w:id="13" w:author="Wim" w:date="2017-02-01T16:38:00Z">
      <w:r w:rsidR="00526E19" w:rsidDel="00381B8B">
        <w:delText>17.05.16</w:delText>
      </w:r>
    </w:del>
    <w:r w:rsidR="00056CCA">
      <w:fldChar w:fldCharType="end"/>
    </w:r>
    <w:r w:rsidR="00FA124A" w:rsidRPr="002F7CB3">
      <w:rPr>
        <w:lang w:val="en-US"/>
      </w:rPr>
      <w:tab/>
    </w:r>
    <w:r w:rsidR="00056CCA">
      <w:fldChar w:fldCharType="begin"/>
    </w:r>
    <w:r w:rsidR="00FA124A">
      <w:instrText xml:space="preserve"> printdate \@ dd.MM.yy </w:instrText>
    </w:r>
    <w:r w:rsidR="00056CCA">
      <w:fldChar w:fldCharType="separate"/>
    </w:r>
    <w:r w:rsidR="00625E10">
      <w:t>21.02.08</w:t>
    </w:r>
    <w:r w:rsidR="00056C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592" w:rsidRDefault="00BD7592">
      <w:r>
        <w:t>____________________</w:t>
      </w:r>
    </w:p>
  </w:footnote>
  <w:footnote w:type="continuationSeparator" w:id="0">
    <w:p w:rsidR="00BD7592" w:rsidRDefault="00BD75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056CCA">
      <w:rPr>
        <w:rStyle w:val="PageNumber"/>
      </w:rPr>
      <w:fldChar w:fldCharType="begin"/>
    </w:r>
    <w:r>
      <w:rPr>
        <w:rStyle w:val="PageNumber"/>
      </w:rPr>
      <w:instrText xml:space="preserve"> PAGE </w:instrText>
    </w:r>
    <w:r w:rsidR="00056CCA">
      <w:rPr>
        <w:rStyle w:val="PageNumber"/>
      </w:rPr>
      <w:fldChar w:fldCharType="separate"/>
    </w:r>
    <w:r w:rsidR="0053397A">
      <w:rPr>
        <w:rStyle w:val="PageNumber"/>
        <w:noProof/>
      </w:rPr>
      <w:t>2</w:t>
    </w:r>
    <w:r w:rsidR="00056CCA">
      <w:rPr>
        <w:rStyle w:val="PageNumber"/>
      </w:rPr>
      <w:fldChar w:fldCharType="end"/>
    </w:r>
    <w:r>
      <w:rPr>
        <w:rStyle w:val="PageNumber"/>
      </w:rPr>
      <w:t xml:space="preserve"> -</w:t>
    </w:r>
  </w:p>
  <w:p w:rsidR="00FA124A" w:rsidRDefault="00625E10">
    <w:pPr>
      <w:pStyle w:val="Header"/>
      <w:rPr>
        <w:lang w:val="en-US"/>
      </w:rPr>
    </w:pPr>
    <w:r>
      <w:rPr>
        <w:lang w:val="en-US"/>
      </w:rPr>
      <w:t>5B/TEMP/24-E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3D09D40"/>
    <w:lvl w:ilvl="0">
      <w:start w:val="1"/>
      <w:numFmt w:val="decimal"/>
      <w:lvlText w:val="%1."/>
      <w:lvlJc w:val="left"/>
      <w:pPr>
        <w:tabs>
          <w:tab w:val="num" w:pos="1492"/>
        </w:tabs>
        <w:ind w:left="1492" w:hanging="360"/>
      </w:pPr>
    </w:lvl>
  </w:abstractNum>
  <w:abstractNum w:abstractNumId="1">
    <w:nsid w:val="FFFFFF7D"/>
    <w:multiLevelType w:val="singleLevel"/>
    <w:tmpl w:val="E80EECC2"/>
    <w:lvl w:ilvl="0">
      <w:start w:val="1"/>
      <w:numFmt w:val="decimal"/>
      <w:lvlText w:val="%1."/>
      <w:lvlJc w:val="left"/>
      <w:pPr>
        <w:tabs>
          <w:tab w:val="num" w:pos="1209"/>
        </w:tabs>
        <w:ind w:left="1209" w:hanging="360"/>
      </w:pPr>
    </w:lvl>
  </w:abstractNum>
  <w:abstractNum w:abstractNumId="2">
    <w:nsid w:val="FFFFFF7E"/>
    <w:multiLevelType w:val="singleLevel"/>
    <w:tmpl w:val="C7A47020"/>
    <w:lvl w:ilvl="0">
      <w:start w:val="1"/>
      <w:numFmt w:val="decimal"/>
      <w:lvlText w:val="%1."/>
      <w:lvlJc w:val="left"/>
      <w:pPr>
        <w:tabs>
          <w:tab w:val="num" w:pos="926"/>
        </w:tabs>
        <w:ind w:left="926" w:hanging="360"/>
      </w:pPr>
    </w:lvl>
  </w:abstractNum>
  <w:abstractNum w:abstractNumId="3">
    <w:nsid w:val="FFFFFF7F"/>
    <w:multiLevelType w:val="singleLevel"/>
    <w:tmpl w:val="BE4280A6"/>
    <w:lvl w:ilvl="0">
      <w:start w:val="1"/>
      <w:numFmt w:val="decimal"/>
      <w:lvlText w:val="%1."/>
      <w:lvlJc w:val="left"/>
      <w:pPr>
        <w:tabs>
          <w:tab w:val="num" w:pos="643"/>
        </w:tabs>
        <w:ind w:left="643" w:hanging="360"/>
      </w:pPr>
    </w:lvl>
  </w:abstractNum>
  <w:abstractNum w:abstractNumId="4">
    <w:nsid w:val="FFFFFF80"/>
    <w:multiLevelType w:val="singleLevel"/>
    <w:tmpl w:val="24A2E64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564D26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9DEEF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876D88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C34043C"/>
    <w:lvl w:ilvl="0">
      <w:start w:val="1"/>
      <w:numFmt w:val="decimal"/>
      <w:lvlText w:val="%1."/>
      <w:lvlJc w:val="left"/>
      <w:pPr>
        <w:tabs>
          <w:tab w:val="num" w:pos="360"/>
        </w:tabs>
        <w:ind w:left="360" w:hanging="360"/>
      </w:pPr>
    </w:lvl>
  </w:abstractNum>
  <w:abstractNum w:abstractNumId="9">
    <w:nsid w:val="FFFFFF89"/>
    <w:multiLevelType w:val="singleLevel"/>
    <w:tmpl w:val="7B90BDF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625E10"/>
    <w:rsid w:val="000069D4"/>
    <w:rsid w:val="000174AD"/>
    <w:rsid w:val="00047A1D"/>
    <w:rsid w:val="00056CCA"/>
    <w:rsid w:val="000604B9"/>
    <w:rsid w:val="000A7D55"/>
    <w:rsid w:val="000C2E8E"/>
    <w:rsid w:val="000E0E7C"/>
    <w:rsid w:val="000F1B4B"/>
    <w:rsid w:val="0012744F"/>
    <w:rsid w:val="00131178"/>
    <w:rsid w:val="00140B14"/>
    <w:rsid w:val="00156F66"/>
    <w:rsid w:val="00163271"/>
    <w:rsid w:val="00182528"/>
    <w:rsid w:val="0018500B"/>
    <w:rsid w:val="00196A19"/>
    <w:rsid w:val="00202DC1"/>
    <w:rsid w:val="002116EE"/>
    <w:rsid w:val="002309D8"/>
    <w:rsid w:val="002A7FE2"/>
    <w:rsid w:val="002E1B4F"/>
    <w:rsid w:val="002F2E67"/>
    <w:rsid w:val="002F7CB3"/>
    <w:rsid w:val="00315546"/>
    <w:rsid w:val="00330567"/>
    <w:rsid w:val="00381B8B"/>
    <w:rsid w:val="00386A9D"/>
    <w:rsid w:val="00391081"/>
    <w:rsid w:val="003B2789"/>
    <w:rsid w:val="003C13CE"/>
    <w:rsid w:val="003E2518"/>
    <w:rsid w:val="003E7CEF"/>
    <w:rsid w:val="00472A32"/>
    <w:rsid w:val="004B1EF7"/>
    <w:rsid w:val="004B3FAD"/>
    <w:rsid w:val="00501DCA"/>
    <w:rsid w:val="00513A47"/>
    <w:rsid w:val="00526E19"/>
    <w:rsid w:val="0053397A"/>
    <w:rsid w:val="005408DF"/>
    <w:rsid w:val="00573344"/>
    <w:rsid w:val="00583F9B"/>
    <w:rsid w:val="005A5F81"/>
    <w:rsid w:val="005E5C10"/>
    <w:rsid w:val="005F2C78"/>
    <w:rsid w:val="006144E4"/>
    <w:rsid w:val="00625E10"/>
    <w:rsid w:val="00650299"/>
    <w:rsid w:val="00655FC5"/>
    <w:rsid w:val="00814E0A"/>
    <w:rsid w:val="00822581"/>
    <w:rsid w:val="008309DD"/>
    <w:rsid w:val="0083227A"/>
    <w:rsid w:val="00866900"/>
    <w:rsid w:val="00881BA1"/>
    <w:rsid w:val="00897BF2"/>
    <w:rsid w:val="008C26B8"/>
    <w:rsid w:val="008F208F"/>
    <w:rsid w:val="00982084"/>
    <w:rsid w:val="00995963"/>
    <w:rsid w:val="009B61EB"/>
    <w:rsid w:val="009C2064"/>
    <w:rsid w:val="009D1697"/>
    <w:rsid w:val="009F3A46"/>
    <w:rsid w:val="00A014F8"/>
    <w:rsid w:val="00A5173C"/>
    <w:rsid w:val="00A61AEF"/>
    <w:rsid w:val="00AD2345"/>
    <w:rsid w:val="00AF173A"/>
    <w:rsid w:val="00B066A4"/>
    <w:rsid w:val="00B07A13"/>
    <w:rsid w:val="00B4279B"/>
    <w:rsid w:val="00B45FC9"/>
    <w:rsid w:val="00B81138"/>
    <w:rsid w:val="00BC7CCF"/>
    <w:rsid w:val="00BD7592"/>
    <w:rsid w:val="00BE470B"/>
    <w:rsid w:val="00C57A91"/>
    <w:rsid w:val="00CC01C2"/>
    <w:rsid w:val="00CF21F2"/>
    <w:rsid w:val="00D02712"/>
    <w:rsid w:val="00D046A7"/>
    <w:rsid w:val="00D214D0"/>
    <w:rsid w:val="00D6546B"/>
    <w:rsid w:val="00DB178B"/>
    <w:rsid w:val="00DC17D3"/>
    <w:rsid w:val="00DD4BED"/>
    <w:rsid w:val="00DE39F0"/>
    <w:rsid w:val="00DF0AF3"/>
    <w:rsid w:val="00DF7E9F"/>
    <w:rsid w:val="00E06DB1"/>
    <w:rsid w:val="00E27D7E"/>
    <w:rsid w:val="00E42E13"/>
    <w:rsid w:val="00E43A3D"/>
    <w:rsid w:val="00E56D5C"/>
    <w:rsid w:val="00E6257C"/>
    <w:rsid w:val="00E63C59"/>
    <w:rsid w:val="00F118B3"/>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E06DB1"/>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character" w:styleId="Hyperlink">
    <w:name w:val="Hyperlink"/>
    <w:basedOn w:val="DefaultParagraphFont"/>
    <w:uiPriority w:val="99"/>
    <w:unhideWhenUsed/>
    <w:rsid w:val="00625E10"/>
    <w:rPr>
      <w:color w:val="0000FF" w:themeColor="hyperlink"/>
      <w:u w:val="single"/>
    </w:rPr>
  </w:style>
  <w:style w:type="paragraph" w:styleId="BalloonText">
    <w:name w:val="Balloon Text"/>
    <w:basedOn w:val="Normal"/>
    <w:link w:val="BalloonTextChar"/>
    <w:semiHidden/>
    <w:unhideWhenUsed/>
    <w:rsid w:val="00526E19"/>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526E19"/>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steve.austin@mcga.gov.uk"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tu.int/rec/R-REC-M.493/e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tu.int/rec/R-REC-M.1371/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tu.int/md/R15-WP5B-C-0043/en"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11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PE_BR110.dotm</Template>
  <TotalTime>3</TotalTime>
  <Pages>2</Pages>
  <Words>410</Words>
  <Characters>2733</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ITU</Company>
  <LinksUpToDate>false</LinksUpToDate>
  <CharactersWithSpaces>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 T U</dc:creator>
  <cp:lastModifiedBy>Wim</cp:lastModifiedBy>
  <cp:revision>5</cp:revision>
  <cp:lastPrinted>2008-02-21T14:04:00Z</cp:lastPrinted>
  <dcterms:created xsi:type="dcterms:W3CDTF">2016-05-27T07:12:00Z</dcterms:created>
  <dcterms:modified xsi:type="dcterms:W3CDTF">2017-02-01T17:27:00Z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